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441E47" w:rsidR="009860B5" w:rsidTr="12E86509" w14:paraId="58CE8D21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8B6685E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441E47" w:rsidR="009860B5" w:rsidTr="12E86509" w14:paraId="34F8478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6EEA390E" w14:paraId="0709008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6EEA390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Fakulta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6EEA390E" w14:paraId="7F67320E" w14:textId="2F73E0D8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Filozofická</w:t>
            </w:r>
            <w:proofErr w:type="spellEnd"/>
            <w:r w:rsidRP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6EEA390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fakulta</w:t>
            </w:r>
            <w:proofErr w:type="spellEnd"/>
          </w:p>
        </w:tc>
      </w:tr>
      <w:tr w:rsidRPr="00441E47" w:rsidR="009860B5" w:rsidTr="12E86509" w14:paraId="7D94379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3DE182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Název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studijního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oboru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6A5297BE" w14:textId="28DC3909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AB035F5" w:rsidR="7CB2B26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Archeologie</w:t>
            </w:r>
          </w:p>
        </w:tc>
      </w:tr>
      <w:tr w:rsidRPr="00441E47" w:rsidR="009860B5" w:rsidTr="12E86509" w14:paraId="63CE834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A25F82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Zkratka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studijního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oboru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5DAD7E2E" w14:textId="30300A9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AB035F5" w:rsidR="0BA8BFA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DRARCHE18</w:t>
            </w:r>
          </w:p>
        </w:tc>
      </w:tr>
      <w:tr w:rsidRPr="00441E47" w:rsidR="009860B5" w:rsidTr="12E86509" w14:paraId="44E9A6E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48F091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Jazyk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výuky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7E5CB070" w14:textId="5AE16300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AB035F5" w:rsidR="78690EDA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český</w:t>
            </w:r>
          </w:p>
        </w:tc>
      </w:tr>
      <w:tr w:rsidRPr="00441E47" w:rsidR="009860B5" w:rsidTr="12E86509" w14:paraId="31D7314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52B4F39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program -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číslo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2F2A601" w14:textId="123F17E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AB035F5" w:rsidR="5426C439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P0222D120001</w:t>
            </w:r>
          </w:p>
        </w:tc>
      </w:tr>
      <w:tr w:rsidRPr="00441E47" w:rsidR="009860B5" w:rsidTr="12E86509" w14:paraId="73B7ECA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278A647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program -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název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033DC4EA" w14:textId="218977E3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AB035F5" w:rsidR="7FCECD0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Archeologie</w:t>
            </w:r>
          </w:p>
        </w:tc>
      </w:tr>
      <w:tr w:rsidRPr="00441E47" w:rsidR="009860B5" w:rsidTr="12E86509" w14:paraId="6B75CE3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71FE532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Forma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studia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41466C" w:rsidRDefault="009860B5" w14:paraId="44C8EE96" w14:textId="32DC255F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AB035F5" w:rsidR="727A02C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Prezenční</w:t>
            </w:r>
            <w:r w:rsidRPr="1AB035F5" w:rsidR="727A02C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, kombinovaný</w:t>
            </w:r>
          </w:p>
        </w:tc>
      </w:tr>
      <w:tr w:rsidRPr="00441E47" w:rsidR="009860B5" w:rsidTr="12E86509" w14:paraId="6121A18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217569D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Typ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studijního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oboru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069AD14" w14:textId="134864B3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AB035F5" w:rsidR="66C71C7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Doktorský</w:t>
            </w:r>
          </w:p>
        </w:tc>
      </w:tr>
      <w:tr w:rsidRPr="00441E47" w:rsidR="009860B5" w:rsidTr="12E86509" w14:paraId="465A915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623F440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</w:pPr>
            <w:proofErr w:type="spellStart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Standardn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proofErr w:type="spellEnd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doba studia v </w:t>
            </w:r>
            <w:proofErr w:type="spellStart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letech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3022E93D" w14:textId="3C79A36F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AB035F5" w:rsidR="3CF98FB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4</w:t>
            </w:r>
          </w:p>
        </w:tc>
      </w:tr>
      <w:tr w:rsidRPr="00441E47" w:rsidR="009860B5" w:rsidTr="12E86509" w14:paraId="53F07AB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1B85A73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Jednooborové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studium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/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dvouoborové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716BE9AD" w14:textId="575365D9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7FAD7D6F" w:rsid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Jednooborové</w:t>
            </w:r>
            <w:r w:rsidRPr="7FAD7D6F" w:rsid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7FAD7D6F" w:rsidR="007833C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st</w:t>
            </w:r>
            <w:r w:rsidRPr="7FAD7D6F" w:rsidR="594AC18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u</w:t>
            </w:r>
            <w:r w:rsidRPr="7FAD7D6F" w:rsidR="007833C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dium</w:t>
            </w:r>
          </w:p>
        </w:tc>
      </w:tr>
      <w:tr w:rsidRPr="00441E47" w:rsidR="009860B5" w:rsidTr="12E86509" w14:paraId="66FBCEC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4BA1D69D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</w:pPr>
            <w:r w:rsidRPr="12E86509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Profil</w:t>
            </w:r>
            <w:r w:rsidRPr="12E86509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12E86509" w:rsidR="009860B5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1F08FE" w:rsidR="009860B5" w:rsidP="50973E55" w:rsidRDefault="009860B5" w14:paraId="1AB32E16" w14:textId="19FA0D06">
            <w:pPr>
              <w:pStyle w:val="Normln"/>
              <w:spacing w:after="0" w:line="240" w:lineRule="auto"/>
              <w:jc w:val="both"/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</w:pP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Absolvent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magisterské</w:t>
            </w:r>
            <w:r w:rsidRPr="7FAD7D6F" w:rsidR="252887C0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ho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studijn</w:t>
            </w:r>
            <w:r w:rsidRPr="7FAD7D6F" w:rsidR="7AF89324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í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ho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7115DF0D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programu</w:t>
            </w:r>
            <w:r w:rsidRPr="7FAD7D6F" w:rsidR="7115DF0D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/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oboru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085D16E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a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rcheologie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či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3463280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podobného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humanitně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56D0505E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či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přírodovědně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orientovan</w:t>
            </w:r>
            <w:r w:rsidRPr="7FAD7D6F" w:rsidR="118F278B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ého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studijní</w:t>
            </w:r>
            <w:r w:rsidRPr="7FAD7D6F" w:rsidR="42EF4AA9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ho</w:t>
            </w:r>
            <w:r w:rsidRPr="7FAD7D6F" w:rsidR="42EF4AA9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42EF4AA9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oboru</w:t>
            </w:r>
            <w:r w:rsidRPr="7FAD7D6F" w:rsidR="42EF4AA9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/</w:t>
            </w:r>
            <w:r w:rsidRPr="7FAD7D6F" w:rsidR="3A1DDC68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program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u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04ECB4F6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souvisejícího </w:t>
            </w:r>
            <w:r w:rsidRPr="7FAD7D6F" w:rsidR="2B40AE26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s</w:t>
            </w:r>
            <w:r w:rsidRPr="7FAD7D6F" w:rsidR="04ECB4F6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obor</w:t>
            </w:r>
            <w:r w:rsidRPr="7FAD7D6F" w:rsidR="6CC17A91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y poznání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, 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kter</w:t>
            </w:r>
            <w:r w:rsidRPr="7FAD7D6F" w:rsidR="2593DB3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é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v</w:t>
            </w:r>
            <w:r w:rsidRPr="7FAD7D6F" w:rsidR="12D51095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ý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znamně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přispív</w:t>
            </w:r>
            <w:r w:rsidRPr="7FAD7D6F" w:rsidR="5DF1F4FC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ají k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archeologickému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 xml:space="preserve"> 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poznání</w:t>
            </w:r>
            <w:r w:rsidRPr="7FAD7D6F" w:rsidR="086AB817">
              <w:rPr>
                <w:rFonts w:ascii="inherit" w:hAnsi="inherit" w:cs="Calibri" w:cstheme="minorAscii"/>
                <w:noProof w:val="0"/>
                <w:sz w:val="16"/>
                <w:szCs w:val="16"/>
                <w:lang w:val="cs-CZ"/>
              </w:rPr>
              <w:t>.</w:t>
            </w:r>
          </w:p>
        </w:tc>
      </w:tr>
      <w:tr w:rsidRPr="00441E47" w:rsidR="009860B5" w:rsidTr="12E86509" w14:paraId="6533186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6539228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Profil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absolventa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a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jeho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uplatnění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50973E55" w:rsidP="7FAD7D6F" w:rsidRDefault="50973E55" w14:paraId="510A952A" w14:textId="7138DA0B">
            <w:pPr>
              <w:pStyle w:val="Normln"/>
              <w:suppressLineNumbers w:val="0"/>
              <w:bidi w:val="0"/>
              <w:spacing w:before="0" w:beforeAutospacing="off" w:after="200" w:afterAutospacing="off" w:line="240" w:lineRule="auto"/>
              <w:ind w:left="0" w:right="0"/>
              <w:jc w:val="both"/>
              <w:rPr>
                <w:rFonts w:ascii="inherit" w:hAnsi="inherit" w:cs="Calibri" w:cstheme="minorAscii"/>
                <w:sz w:val="16"/>
                <w:szCs w:val="16"/>
              </w:rPr>
            </w:pPr>
            <w:r w:rsidRPr="12E86509" w:rsidR="50973E5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1</w:t>
            </w:r>
            <w:r w:rsidRPr="12E86509" w:rsidR="50973E55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16"/>
                <w:szCs w:val="16"/>
                <w:lang w:eastAsia="en-US" w:bidi="ar-SA"/>
              </w:rPr>
              <w:t>. Absolvent splňuje rámcový profil archeologa. Je osobou odborně způsobilou pro provádění archeologických výzkumů.</w:t>
            </w:r>
          </w:p>
          <w:p w:rsidR="50973E55" w:rsidP="7FAD7D6F" w:rsidRDefault="50973E55" w14:paraId="249B9BFF" w14:textId="321A85AD">
            <w:pPr>
              <w:pStyle w:val="Normln"/>
              <w:suppressLineNumbers w:val="0"/>
              <w:bidi w:val="0"/>
              <w:spacing w:before="0" w:beforeAutospacing="off" w:after="200" w:afterAutospacing="off" w:line="240" w:lineRule="auto"/>
              <w:ind w:left="0" w:right="0"/>
              <w:jc w:val="both"/>
              <w:rPr>
                <w:rFonts w:ascii="inherit" w:hAnsi="inherit" w:cs="Calibri" w:cstheme="minorAscii"/>
                <w:sz w:val="16"/>
                <w:szCs w:val="16"/>
              </w:rPr>
            </w:pPr>
            <w:r w:rsidRPr="7FAD7D6F" w:rsidR="50973E55">
              <w:rPr>
                <w:rFonts w:ascii="inherit" w:hAnsi="inherit" w:cs="Calibri" w:cstheme="minorAscii"/>
                <w:sz w:val="16"/>
                <w:szCs w:val="16"/>
              </w:rPr>
              <w:t>2. Absolvent se orientuje v základních problémech středoevropské (evropské) archeologie s přihlédnutím ke specializaci, která je předmětem studia.</w:t>
            </w:r>
          </w:p>
          <w:p w:rsidR="50973E55" w:rsidP="7FAD7D6F" w:rsidRDefault="50973E55" w14:paraId="7EDCDF6D" w14:textId="7B60DB39">
            <w:pPr>
              <w:pStyle w:val="Normln"/>
              <w:suppressLineNumbers w:val="0"/>
              <w:bidi w:val="0"/>
              <w:spacing w:before="0" w:beforeAutospacing="off" w:after="200" w:afterAutospacing="off" w:line="240" w:lineRule="auto"/>
              <w:ind w:left="0" w:right="0"/>
              <w:jc w:val="both"/>
              <w:rPr>
                <w:rFonts w:ascii="inherit" w:hAnsi="inherit" w:cs="Calibri" w:cstheme="minorAscii"/>
                <w:sz w:val="16"/>
                <w:szCs w:val="16"/>
              </w:rPr>
            </w:pPr>
            <w:r w:rsidRPr="7FAD7D6F" w:rsidR="50973E55">
              <w:rPr>
                <w:rFonts w:ascii="inherit" w:hAnsi="inherit" w:cs="Calibri" w:cstheme="minorAscii"/>
                <w:sz w:val="16"/>
                <w:szCs w:val="16"/>
              </w:rPr>
              <w:t>3. Absolvent zvládl základní metody vědecké práce v dané disciplíně a je obeznámen s nejnovějšími poznatky ve zvoleném oboru. Jeho znalosti prokazují, že došlo k prohloubení, doplnění a rozvinutí jeho teoretického poznání, myšlení a vědomostí získaných v předcházejícím studiu.</w:t>
            </w:r>
          </w:p>
          <w:p w:rsidR="50973E55" w:rsidP="7FAD7D6F" w:rsidRDefault="50973E55" w14:paraId="75833D49" w14:textId="5A830CFF">
            <w:pPr>
              <w:pStyle w:val="Normln"/>
              <w:suppressLineNumbers w:val="0"/>
              <w:bidi w:val="0"/>
              <w:spacing w:before="0" w:beforeAutospacing="off" w:after="200" w:afterAutospacing="off" w:line="240" w:lineRule="auto"/>
              <w:ind w:left="0" w:right="0"/>
              <w:jc w:val="both"/>
              <w:rPr>
                <w:rFonts w:ascii="inherit" w:hAnsi="inherit" w:cs="Calibri" w:cstheme="minorAscii"/>
                <w:sz w:val="16"/>
                <w:szCs w:val="16"/>
              </w:rPr>
            </w:pPr>
            <w:r w:rsidRPr="7FAD7D6F" w:rsidR="50973E55">
              <w:rPr>
                <w:rFonts w:ascii="inherit" w:hAnsi="inherit" w:cs="Calibri" w:cstheme="minorAscii"/>
                <w:sz w:val="16"/>
                <w:szCs w:val="16"/>
              </w:rPr>
              <w:t>4. Absolvent je schopen pracovat samostatně s archeologickými daty a interpretovat fakta získaná studiem a aplikovat je ve své samostatné vědecké a publikační činnosti.</w:t>
            </w:r>
          </w:p>
          <w:p w:rsidR="50973E55" w:rsidP="7FAD7D6F" w:rsidRDefault="50973E55" w14:paraId="1FC5F6E0" w14:textId="47D2C497">
            <w:pPr>
              <w:pStyle w:val="Normln"/>
              <w:suppressLineNumbers w:val="0"/>
              <w:bidi w:val="0"/>
              <w:spacing w:before="0" w:beforeAutospacing="off" w:after="200" w:afterAutospacing="off" w:line="240" w:lineRule="auto"/>
              <w:ind w:left="0" w:right="0"/>
              <w:jc w:val="both"/>
              <w:rPr>
                <w:rFonts w:ascii="inherit" w:hAnsi="inherit" w:cs="Calibri" w:cstheme="minorAscii"/>
                <w:sz w:val="16"/>
                <w:szCs w:val="16"/>
              </w:rPr>
            </w:pPr>
            <w:r w:rsidRPr="7FAD7D6F" w:rsidR="50973E55">
              <w:rPr>
                <w:rFonts w:ascii="inherit" w:hAnsi="inherit" w:cs="Calibri" w:cstheme="minorAscii"/>
                <w:sz w:val="16"/>
                <w:szCs w:val="16"/>
              </w:rPr>
              <w:t>5. Absolvent je vysoce kvalifikovaným odborným pracovníkem v oblasti archeologie. Je schopen dobře se orientovat v dané vědní oblasti a má širší společensko-filozofický rozhled. Je schopen samostatně řešit stanovené úkoly a umí prezentovat výsledky své činnosti na úrovni odpovídající moderním trendům v oblasti komunikačních technologií.</w:t>
            </w:r>
          </w:p>
          <w:p w:rsidR="50973E55" w:rsidP="7FAD7D6F" w:rsidRDefault="50973E55" w14:paraId="502D5FE5" w14:textId="248C83F4">
            <w:pPr>
              <w:pStyle w:val="Normln"/>
              <w:suppressLineNumbers w:val="0"/>
              <w:bidi w:val="0"/>
              <w:spacing w:before="0" w:beforeAutospacing="off" w:after="200" w:afterAutospacing="off" w:line="240" w:lineRule="auto"/>
              <w:ind w:left="0" w:right="0"/>
              <w:jc w:val="both"/>
              <w:rPr>
                <w:rFonts w:ascii="inherit" w:hAnsi="inherit" w:cs="Calibri" w:cstheme="minorAscii"/>
                <w:sz w:val="16"/>
                <w:szCs w:val="16"/>
              </w:rPr>
            </w:pPr>
            <w:r w:rsidRPr="12E86509" w:rsidR="50973E55">
              <w:rPr>
                <w:rFonts w:ascii="inherit" w:hAnsi="inherit" w:cs="Calibri" w:cstheme="minorAscii"/>
                <w:sz w:val="16"/>
                <w:szCs w:val="16"/>
              </w:rPr>
              <w:t>6. Absolvent se uplatní na katedrách archeologie (a dalších příbuzných oborů) vysokých škol, v ústavech AV ČR, v odborných archeologických institucích a dalších organizacích v České republice i v zahraničí.</w:t>
            </w:r>
          </w:p>
        </w:tc>
      </w:tr>
      <w:tr w:rsidRPr="00441E47" w:rsidR="009860B5" w:rsidTr="12E86509" w14:paraId="0848685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860B5" w:rsidP="009860B5" w:rsidRDefault="009860B5" w14:paraId="743B6B7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860B5" w:rsidP="009860B5" w:rsidRDefault="00860AD4" w14:paraId="2696F52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860B5" w:rsidTr="12E86509" w14:paraId="5379755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1F08FE" w:rsidR="009860B5" w:rsidP="009860B5" w:rsidRDefault="009860B5" w14:paraId="5CD76C6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</w:pPr>
            <w:proofErr w:type="spellStart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Mo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ž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nost</w:t>
            </w:r>
            <w:proofErr w:type="spellEnd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</w:t>
            </w:r>
            <w:proofErr w:type="spellStart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navazuj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c</w:t>
            </w:r>
            <w:r w:rsidRPr="001F08FE">
              <w:rPr>
                <w:rFonts w:hint="eastAsia"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í</w:t>
            </w:r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>ho</w:t>
            </w:r>
            <w:proofErr w:type="spellEnd"/>
            <w:r w:rsidRPr="001F08FE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pl-PL" w:eastAsia="cs-CZ"/>
              </w:rPr>
              <w:t xml:space="preserve">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860B5" w:rsidP="009860B5" w:rsidRDefault="00BF3F75" w14:paraId="4F6792D9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12E86509" w14:paraId="0B43E43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75972A4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1F08FE" w:rsidR="009C39B1" w:rsidP="50973E55" w:rsidRDefault="009C39B1" w14:paraId="0B510BB3" w14:textId="67174DCF">
            <w:pPr>
              <w:spacing w:line="240" w:lineRule="auto"/>
              <w:jc w:val="both"/>
              <w:rPr>
                <w:rFonts w:ascii="inherit" w:hAnsi="inherit" w:cs="Calibri" w:cstheme="minorAscii"/>
                <w:sz w:val="16"/>
                <w:szCs w:val="16"/>
                <w:lang w:val="en-GB"/>
              </w:rPr>
            </w:pP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Podmínkou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k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přijetí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do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doktorského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studia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je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úspěšně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ukončené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vysokoškolské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magisterské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vzdělání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absolvované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v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rámci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studijního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oboru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Archeologie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či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v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podobných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humanitně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popřípadě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přírodovědně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orientovaných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studijních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programech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,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ovšem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za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předpokladu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splnění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požadavků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přijímacího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řízení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na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adekvátní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úroveň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archeologických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znalostí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a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schopnosti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samostatné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vědecké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činnosti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en-GB"/>
              </w:rPr>
              <w:t>.</w:t>
            </w:r>
          </w:p>
          <w:p w:rsidRPr="001F08FE" w:rsidR="009C39B1" w:rsidP="50973E55" w:rsidRDefault="009C39B1" w14:paraId="5289E9D3" w14:textId="2228687B">
            <w:pPr>
              <w:pStyle w:val="Normln"/>
              <w:spacing w:line="240" w:lineRule="auto"/>
              <w:jc w:val="both"/>
            </w:pP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Podmínkou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přijetí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je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úspěšně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absolvovaný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pohovor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,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vycházející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z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problematiky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magisterské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práce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a </w:t>
            </w:r>
            <w:del w:author="Rybenská Klára" w:date="2024-12-15T14:57:53.687Z" w:id="578206481">
              <w:r w:rsidRPr="12E86509" w:rsidDel="009C39B1">
                <w:rPr>
                  <w:rFonts w:ascii="inherit" w:hAnsi="inherit" w:cs="Calibri" w:cstheme="minorAscii"/>
                  <w:sz w:val="16"/>
                  <w:szCs w:val="16"/>
                  <w:lang w:val="cs-CZ"/>
                </w:rPr>
                <w:delText xml:space="preserve"> </w:delText>
              </w:r>
            </w:del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obhajoba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zvoleného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tématu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disertační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práce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před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odbornou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komisí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.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Součástí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přijímacího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řízení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je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předložení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a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představení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projektu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vztahující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se k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tématu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disertační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práce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v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rozsahu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cca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3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stran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.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Uchazeč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má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komisi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přesvědčit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o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schopnosti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zpracovat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na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odborné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úrovni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jím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předložené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téma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doktorské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disertace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a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znalosti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metodologie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a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odborné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literatury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vztahujících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se k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navrženému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tématu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.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Podmínkou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přijetí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je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též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dostačující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znalost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alespoň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jednoho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světového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 xml:space="preserve"> 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jazyka</w:t>
            </w:r>
            <w:r w:rsidRPr="12E86509" w:rsidR="6D32836A">
              <w:rPr>
                <w:rFonts w:ascii="inherit" w:hAnsi="inherit" w:cs="Calibri" w:cstheme="minorAscii"/>
                <w:sz w:val="16"/>
                <w:szCs w:val="16"/>
                <w:lang w:val="cs-CZ"/>
              </w:rPr>
              <w:t>.</w:t>
            </w:r>
          </w:p>
          <w:p w:rsidRPr="001F08FE" w:rsidR="009C39B1" w:rsidP="7FAD7D6F" w:rsidRDefault="009C39B1" w14:paraId="54779960" w14:textId="2E2B1C61">
            <w:pPr>
              <w:pStyle w:val="Normln"/>
              <w:spacing w:line="240" w:lineRule="auto"/>
              <w:jc w:val="both"/>
              <w:rPr>
                <w:rFonts w:ascii="inherit" w:hAnsi="inherit" w:cs="Calibri" w:cstheme="minorAscii"/>
                <w:sz w:val="16"/>
                <w:szCs w:val="16"/>
                <w:lang w:val="en-GB"/>
              </w:rPr>
            </w:pPr>
          </w:p>
        </w:tc>
      </w:tr>
      <w:tr w:rsidRPr="00441E47" w:rsidR="009C39B1" w:rsidTr="12E86509" w14:paraId="26CDAE4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46972B3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Maximální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možné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celkové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hodnocení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30617B8D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100</w:t>
            </w:r>
          </w:p>
        </w:tc>
      </w:tr>
      <w:tr w:rsidRPr="00441E47" w:rsidR="009C39B1" w:rsidTr="12E86509" w14:paraId="68EF994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3BA2F23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Minimální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celková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hranice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úspěšnosti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75340D4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12E86509" w:rsidR="009C39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50</w:t>
            </w:r>
          </w:p>
        </w:tc>
      </w:tr>
      <w:tr w:rsidRPr="00441E47" w:rsidR="009C39B1" w:rsidTr="12E86509" w14:paraId="16EFAC7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4AD7B26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Písemná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část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4FE4C894" w14:textId="0E0D348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</w:p>
        </w:tc>
      </w:tr>
      <w:tr w:rsidRPr="00441E47" w:rsidR="009C39B1" w:rsidTr="12E86509" w14:paraId="0048991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03B7E46B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</w:pPr>
            <w:r w:rsidRPr="12E86509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Ústní</w:t>
            </w:r>
            <w:r w:rsidRPr="12E86509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12E86509" w:rsidR="009C39B1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val="en-GB" w:eastAsia="cs-CZ"/>
              </w:rPr>
              <w:t>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40C27D2A" w14:textId="29D4A12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ins w:author="Rybenská Klára" w:date="2025-01-27T13:48:43.929Z" w:id="2015510985">
              <w:r w:rsidRPr="664881DC" w:rsidR="664881DC">
                <w:rPr>
                  <w:rFonts w:ascii="inherit" w:hAnsi="inherit" w:eastAsia="Times New Roman" w:cs="Times New Roman"/>
                  <w:color w:val="676767"/>
                  <w:sz w:val="16"/>
                  <w:szCs w:val="16"/>
                  <w:lang w:val="en-GB" w:eastAsia="cs-CZ"/>
                </w:rPr>
                <w:t>ano</w:t>
              </w:r>
            </w:ins>
          </w:p>
        </w:tc>
      </w:tr>
      <w:tr w:rsidRPr="00441E47" w:rsidR="009C39B1" w:rsidTr="12E86509" w14:paraId="3608A64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7C26B3B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Talentová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část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73CA616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12E86509" w14:paraId="79C7203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04DFF29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Možnost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prominutí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zkoušky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1E6A9447" w14:textId="6F6C524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7FAD7D6F" w:rsidR="5C53C5F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12E86509" w14:paraId="53EA595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72BAF3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Náhradní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termín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11ED33D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00441E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Ne</w:t>
            </w:r>
          </w:p>
        </w:tc>
      </w:tr>
      <w:tr w:rsidRPr="00441E47" w:rsidR="009C39B1" w:rsidTr="12E86509" w14:paraId="389F4C2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071DB6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Doporučená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literatura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0AFA1FB6" w14:textId="7A7FD1A0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</w:pP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Individuální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dle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návrhu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tématu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disertační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r w:rsidRPr="7FAD7D6F" w:rsidR="605CF59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en-GB" w:eastAsia="cs-CZ"/>
              </w:rPr>
              <w:t>práce</w:t>
            </w:r>
          </w:p>
        </w:tc>
      </w:tr>
      <w:tr w:rsidRPr="00441E47" w:rsidR="009C39B1" w:rsidTr="12E86509" w14:paraId="17E954B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523A49F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Další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informace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poskytne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50973E55" w:rsidRDefault="009C39B1" w14:paraId="2135617A" w14:textId="0A61F013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cs-CZ" w:eastAsia="cs-CZ"/>
              </w:rPr>
            </w:pPr>
            <w:r w:rsidRPr="7FAD7D6F" w:rsidR="009C39B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val="cs-CZ" w:eastAsia="cs-CZ"/>
              </w:rPr>
              <w:t>​</w:t>
            </w:r>
            <w:r w:rsidRPr="7FAD7D6F" w:rsidR="34C14522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val="cs-CZ" w:eastAsia="cs-CZ"/>
              </w:rPr>
              <w:t xml:space="preserve">Mgr. </w:t>
            </w:r>
            <w:r w:rsidRPr="7FAD7D6F" w:rsidR="009C39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cs-CZ" w:eastAsia="cs-CZ"/>
              </w:rPr>
              <w:t xml:space="preserve"> </w:t>
            </w:r>
            <w:r w:rsidRPr="7FAD7D6F" w:rsidR="66A2049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cs-CZ" w:eastAsia="cs-CZ"/>
              </w:rPr>
              <w:t xml:space="preserve">Tomáš </w:t>
            </w:r>
            <w:r w:rsidRPr="7FAD7D6F" w:rsidR="66A2049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cs-CZ" w:eastAsia="cs-CZ"/>
              </w:rPr>
              <w:t>Mangel</w:t>
            </w:r>
            <w:r w:rsidRPr="7FAD7D6F" w:rsidR="09822170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cs-CZ" w:eastAsia="cs-CZ"/>
              </w:rPr>
              <w:t>, Ph.D.</w:t>
            </w:r>
          </w:p>
        </w:tc>
      </w:tr>
      <w:tr w:rsidRPr="00441E47" w:rsidR="009C39B1" w:rsidTr="12E86509" w14:paraId="306F935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6D64EB8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</w:pP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Klíčová</w:t>
            </w:r>
            <w:proofErr w:type="spellEnd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 xml:space="preserve"> </w:t>
            </w:r>
            <w:proofErr w:type="spellStart"/>
            <w:r w:rsidRPr="00441E47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val="en-GB" w:eastAsia="cs-CZ"/>
              </w:rPr>
              <w:t>slova</w:t>
            </w:r>
            <w:proofErr w:type="spellEnd"/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441E47" w:rsidR="009C39B1" w:rsidP="009C39B1" w:rsidRDefault="009C39B1" w14:paraId="53AD0A43" w14:textId="6F3710F2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</w:pPr>
            <w:r w:rsidRPr="7FAD7D6F" w:rsidR="6800CD2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Archeologie</w:t>
            </w:r>
            <w:r w:rsidRPr="7FAD7D6F" w:rsidR="6800CD2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; </w:t>
            </w:r>
            <w:r w:rsidRPr="7FAD7D6F" w:rsidR="6800CD2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doktorské</w:t>
            </w:r>
            <w:r w:rsidRPr="7FAD7D6F" w:rsidR="6800CD2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 xml:space="preserve"> </w:t>
            </w:r>
            <w:r w:rsidRPr="7FAD7D6F" w:rsidR="6800CD2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  <w:t>studium</w:t>
            </w:r>
          </w:p>
        </w:tc>
      </w:tr>
      <w:tr w:rsidRPr="00441E47" w:rsidR="009C39B1" w:rsidTr="12E86509" w14:paraId="062FA9C0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441E47" w:rsidR="009C39B1" w:rsidP="009C39B1" w:rsidRDefault="009C39B1" w14:paraId="43754D9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val="de-AT" w:eastAsia="cs-CZ"/>
              </w:rPr>
            </w:pPr>
          </w:p>
        </w:tc>
      </w:tr>
    </w:tbl>
    <w:p w:rsidR="001F4D4B" w:rsidRDefault="001F4D4B" w14:paraId="61496432" w14:textId="77777777"/>
    <w:sectPr w:rsidR="001F4D4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C70313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DF3164D" w16cex:dateUtc="2024-10-28T12:03:57.81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C70313B" w16cid:durableId="7DF3164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0F6C8"/>
    <w:multiLevelType w:val="hybridMultilevel"/>
    <w:tmpl w:val="8D42B37C"/>
    <w:lvl w:ilvl="0" w:tplc="23BC6F5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4B6DB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CED5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B02A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EA24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5CEA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3147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7C57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A236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41995018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Rybenská Klára">
    <w15:presenceInfo w15:providerId="AD" w15:userId="S::rybenkl1@uhk.cz::d86604c4-482c-4dd0-9684-9e8378a6d8ff"/>
  </w15:person>
  <w15:person w15:author="Rybenská Klára">
    <w15:presenceInfo w15:providerId="AD" w15:userId="S::rybenkl1@uhk.cz::d86604c4-482c-4dd0-9684-9e8378a6d8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activeWritingStyle w:lang="de-AT" w:vendorID="64" w:dllVersion="0" w:nlCheck="1" w:checkStyle="0" w:appName="MSWord"/>
  <w:trackRevisions w:val="tru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0B5"/>
    <w:rsid w:val="00145ED7"/>
    <w:rsid w:val="001F08FE"/>
    <w:rsid w:val="001F4D4B"/>
    <w:rsid w:val="003C5C58"/>
    <w:rsid w:val="0040556E"/>
    <w:rsid w:val="0041466C"/>
    <w:rsid w:val="00417A34"/>
    <w:rsid w:val="00441E47"/>
    <w:rsid w:val="004B6E54"/>
    <w:rsid w:val="00680808"/>
    <w:rsid w:val="00697D45"/>
    <w:rsid w:val="006C4050"/>
    <w:rsid w:val="00753936"/>
    <w:rsid w:val="007747AC"/>
    <w:rsid w:val="007833C1"/>
    <w:rsid w:val="007E3AA9"/>
    <w:rsid w:val="008172B3"/>
    <w:rsid w:val="00860AD4"/>
    <w:rsid w:val="009860B5"/>
    <w:rsid w:val="009C39B1"/>
    <w:rsid w:val="00AA4F38"/>
    <w:rsid w:val="00BF3F75"/>
    <w:rsid w:val="00CD1C37"/>
    <w:rsid w:val="00D23697"/>
    <w:rsid w:val="00D5566B"/>
    <w:rsid w:val="00DA084F"/>
    <w:rsid w:val="00DA2413"/>
    <w:rsid w:val="00DC0727"/>
    <w:rsid w:val="00E24412"/>
    <w:rsid w:val="015EC6A7"/>
    <w:rsid w:val="02B73800"/>
    <w:rsid w:val="0349304C"/>
    <w:rsid w:val="04ECB4F6"/>
    <w:rsid w:val="085D16E7"/>
    <w:rsid w:val="086AB817"/>
    <w:rsid w:val="09822170"/>
    <w:rsid w:val="0BA8BFAC"/>
    <w:rsid w:val="0C137114"/>
    <w:rsid w:val="0F8AE345"/>
    <w:rsid w:val="11879EAF"/>
    <w:rsid w:val="118F278B"/>
    <w:rsid w:val="12D51095"/>
    <w:rsid w:val="12E86509"/>
    <w:rsid w:val="1AB035F5"/>
    <w:rsid w:val="1D34BFD5"/>
    <w:rsid w:val="2102ACA5"/>
    <w:rsid w:val="2424C9BE"/>
    <w:rsid w:val="252887C0"/>
    <w:rsid w:val="2593DB37"/>
    <w:rsid w:val="266FD296"/>
    <w:rsid w:val="2675E66C"/>
    <w:rsid w:val="2687168E"/>
    <w:rsid w:val="290027F4"/>
    <w:rsid w:val="2B40AE26"/>
    <w:rsid w:val="2BEE794E"/>
    <w:rsid w:val="2D9A4EE1"/>
    <w:rsid w:val="2F3B2C64"/>
    <w:rsid w:val="2F5C7112"/>
    <w:rsid w:val="300B068D"/>
    <w:rsid w:val="34632807"/>
    <w:rsid w:val="3478D976"/>
    <w:rsid w:val="34C14522"/>
    <w:rsid w:val="3909BA4F"/>
    <w:rsid w:val="3A1DDC68"/>
    <w:rsid w:val="3C0B4A45"/>
    <w:rsid w:val="3CF98FB0"/>
    <w:rsid w:val="3DADDECC"/>
    <w:rsid w:val="41AA0900"/>
    <w:rsid w:val="42436E0D"/>
    <w:rsid w:val="42EF4AA9"/>
    <w:rsid w:val="431101D1"/>
    <w:rsid w:val="46AEFF76"/>
    <w:rsid w:val="484D4D44"/>
    <w:rsid w:val="4E0ACE98"/>
    <w:rsid w:val="4E989C66"/>
    <w:rsid w:val="4ECDE397"/>
    <w:rsid w:val="4EF6F1BC"/>
    <w:rsid w:val="50973E55"/>
    <w:rsid w:val="5426C439"/>
    <w:rsid w:val="56D0505E"/>
    <w:rsid w:val="574AB600"/>
    <w:rsid w:val="594AC185"/>
    <w:rsid w:val="59661CEE"/>
    <w:rsid w:val="5C53C5F8"/>
    <w:rsid w:val="5D96EE89"/>
    <w:rsid w:val="5DF1F4FC"/>
    <w:rsid w:val="605CF593"/>
    <w:rsid w:val="60DE274A"/>
    <w:rsid w:val="61989A5A"/>
    <w:rsid w:val="61989A5A"/>
    <w:rsid w:val="633178C6"/>
    <w:rsid w:val="63CD8918"/>
    <w:rsid w:val="64C1E11F"/>
    <w:rsid w:val="65B34CCD"/>
    <w:rsid w:val="664881DC"/>
    <w:rsid w:val="66A20497"/>
    <w:rsid w:val="66C71C7D"/>
    <w:rsid w:val="6800CD25"/>
    <w:rsid w:val="6AF634F9"/>
    <w:rsid w:val="6CC17A91"/>
    <w:rsid w:val="6D32836A"/>
    <w:rsid w:val="6EEA390E"/>
    <w:rsid w:val="7115DF0D"/>
    <w:rsid w:val="71996672"/>
    <w:rsid w:val="727A02C8"/>
    <w:rsid w:val="76551D67"/>
    <w:rsid w:val="77BADE7E"/>
    <w:rsid w:val="78690EDA"/>
    <w:rsid w:val="7AF89324"/>
    <w:rsid w:val="7C7DCBB2"/>
    <w:rsid w:val="7CB2B268"/>
    <w:rsid w:val="7D6AB696"/>
    <w:rsid w:val="7E6C3D2A"/>
    <w:rsid w:val="7E7D0170"/>
    <w:rsid w:val="7FAD7D6F"/>
    <w:rsid w:val="7FCEC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0CF5"/>
  <w15:docId w15:val="{98A771C6-BAAA-4418-8159-303A62AE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441E4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41E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1E47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441E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E47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441E4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41E47"/>
    <w:rPr>
      <w:color w:val="0000FF" w:themeColor="hyperlink"/>
      <w:u w:val="single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441E4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F08F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11/relationships/people" Target="people.xml" Id="R31c21489dff3424e" /><Relationship Type="http://schemas.microsoft.com/office/2011/relationships/commentsExtended" Target="commentsExtended.xml" Id="R301c9a412ae44ed1" /><Relationship Type="http://schemas.microsoft.com/office/2016/09/relationships/commentsIds" Target="commentsIds.xml" Id="Rf4714690eb0a4b0b" /><Relationship Type="http://schemas.microsoft.com/office/2018/08/relationships/commentsExtensible" Target="commentsExtensible.xml" Id="R3479a383274f4b4a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26</revision>
  <dcterms:created xsi:type="dcterms:W3CDTF">2019-09-10T11:02:00.0000000Z</dcterms:created>
  <dcterms:modified xsi:type="dcterms:W3CDTF">2025-09-21T18:02:17.2466015Z</dcterms:modified>
</coreProperties>
</file>