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222"/>
      </w:tblGrid>
      <w:tr w:rsidRPr="009860B5" w:rsidR="009860B5" w:rsidTr="58198C77" w14:paraId="6CD204E3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2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860B5" w:rsidTr="58198C77" w14:paraId="6CD204E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5" w14:textId="1B80641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2A0EDD56" w:rsidR="2A0EDD56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9860B5" w:rsidTr="58198C77" w14:paraId="6CD204E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E8" w14:textId="2594B7E2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Archeologie</w:t>
            </w:r>
          </w:p>
        </w:tc>
      </w:tr>
      <w:tr w:rsidRPr="009860B5" w:rsidR="009860B5" w:rsidTr="58198C77" w14:paraId="6CD204E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EB" w14:textId="51D35AE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P-BARCHE</w:t>
            </w:r>
          </w:p>
        </w:tc>
      </w:tr>
      <w:tr w:rsidRPr="009860B5" w:rsidR="009860B5" w:rsidTr="58198C77" w14:paraId="6CD204E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E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w:rsidRPr="009860B5" w:rsidR="009860B5" w:rsidTr="58198C77" w14:paraId="6CD204F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F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F1" w14:textId="691F8FF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EF0D5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B0222A120009</w:t>
            </w:r>
          </w:p>
        </w:tc>
      </w:tr>
      <w:tr w:rsidRPr="009860B5" w:rsidR="009860B5" w:rsidTr="58198C77" w14:paraId="6CD204F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F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F4" w14:textId="467EAC7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BF6C31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Archeologie</w:t>
            </w:r>
          </w:p>
        </w:tc>
      </w:tr>
      <w:tr w:rsidRPr="009860B5" w:rsidR="009860B5" w:rsidTr="58198C77" w14:paraId="6CD204F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F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F7" w14:textId="61F19B7B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w:rsidRPr="009860B5" w:rsidR="009860B5" w:rsidTr="58198C77" w14:paraId="6CD204F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F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FA" w14:textId="6510C7F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Bakalářský</w:t>
            </w:r>
          </w:p>
        </w:tc>
      </w:tr>
      <w:tr w:rsidRPr="009860B5" w:rsidR="009860B5" w:rsidTr="58198C77" w14:paraId="6CD204F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F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723B24" w14:paraId="6CD204FD" w14:textId="4FD3CEA8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3</w:t>
            </w:r>
          </w:p>
        </w:tc>
      </w:tr>
      <w:tr w:rsidRPr="009860B5" w:rsidR="009860B5" w:rsidTr="58198C77" w14:paraId="6CD2050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4F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CD2050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w:rsidRPr="009860B5" w:rsidR="00723B24" w:rsidTr="58198C77" w14:paraId="6CD2050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0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B24" w:rsidP="0A2D17CA" w:rsidRDefault="00723B24" w14:paraId="798F9041" w14:textId="77777777">
            <w:pPr>
              <w:spacing w:after="0" w:line="240" w:lineRule="auto"/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</w:pPr>
            <w:r w:rsidRPr="0A2D17CA" w:rsidR="00723B24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>Podmínkou přijetí je ukončené středoškolské vzdělání a úspěšné splnění podmínek přijímacího řízení.</w:t>
            </w:r>
          </w:p>
          <w:p w:rsidRPr="009860B5" w:rsidR="00723B24" w:rsidP="0A2D17CA" w:rsidRDefault="00723B24" w14:paraId="6CD20503" w14:textId="139DF9E3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0A2D17CA" w:rsidR="00723B24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>Vykazuje zájem o obor archeologie, např. četbou knih z oboru, praxí, zpracováním středoškolských či soutěžních prací. Má faktografické znalosti na úrovni výuky dějepisu (starší dějiny) gymnázií.</w:t>
            </w:r>
          </w:p>
        </w:tc>
      </w:tr>
      <w:tr w:rsidRPr="009860B5" w:rsidR="00723B24" w:rsidTr="58198C77" w14:paraId="6CD2050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0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7DA03809" w:rsidRDefault="00723B24" w14:paraId="6CD20506" w14:textId="551B78C5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>
              <w:br/>
            </w:r>
            <w:del w:author="Uživatel typu Host" w:date="2025-09-22T07:56:55.865Z" w:id="908290198">
              <w:r w:rsidRPr="58198C77" w:rsidDel="58198C77">
                <w:rPr>
                  <w:rFonts w:ascii="inherit" w:hAnsi="inherit"/>
                  <w:color w:val="auto"/>
                  <w:sz w:val="16"/>
                  <w:szCs w:val="16"/>
                </w:rPr>
                <w:delText xml:space="preserve"> </w:delText>
              </w:r>
            </w:del>
            <w:r w:rsidRPr="58198C77" w:rsidR="58198C77">
              <w:rPr>
                <w:rFonts w:ascii="inherit" w:hAnsi="inherit"/>
                <w:color w:val="auto"/>
                <w:sz w:val="16"/>
                <w:szCs w:val="16"/>
              </w:rPr>
              <w:t xml:space="preserve">Zvládá dovednost prospekce a exkavace archeologických pramenů, standardní postupy jejich dokumentace, vyhodnocení a prezentace. Orientuje se v muzejní praxi a právním kontextu archeologické činnosti. Má přehled o aktuálních možnostech analýzy hmotných pramenů a je schopen použít základní prostředky analýz využívaných v současné archeologické praxi. Zná pramennou základnu archeologie Čech a Moravy od paleolitu po novověk a základní možnosti její interpretace. Dovede odborně využít stávajících literárních poznatků a pramenů shromážděných v muzeích. </w:t>
            </w:r>
            <w:r>
              <w:br/>
            </w:r>
            <w:r w:rsidRPr="58198C77" w:rsidR="58198C77">
              <w:rPr>
                <w:rFonts w:ascii="inherit" w:hAnsi="inherit"/>
                <w:color w:val="auto"/>
                <w:sz w:val="16"/>
                <w:szCs w:val="16"/>
              </w:rPr>
              <w:t>Absolvent se uplatní v institucích archeologické památkové péče, muzeích, výkopových firmách, v projektech prezentujících archeologii, včetně muzeí pod širým nebem.</w:t>
            </w:r>
          </w:p>
        </w:tc>
      </w:tr>
      <w:tr w:rsidRPr="009860B5" w:rsidR="00723B24" w:rsidTr="58198C77" w14:paraId="6CD2050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0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23B24" w14:paraId="6CD20509" w14:textId="7825270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723B24" w:rsidTr="58198C77" w14:paraId="6CD2050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0B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23B24" w14:paraId="6CD2050C" w14:textId="7E0B3720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723B24" w:rsidTr="58198C77" w14:paraId="6CD2051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0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5544" w:rsidP="7841608F" w:rsidRDefault="00105544" w14:paraId="3535A1FC" w14:textId="57B9E9D9">
            <w:pPr>
              <w:pStyle w:val="Normln"/>
              <w:rPr>
                <w:rFonts w:ascii="inherit" w:hAnsi="inherit" w:eastAsia="inherit" w:cs="inherit"/>
                <w:sz w:val="16"/>
                <w:szCs w:val="16"/>
                <w:lang w:eastAsia="cs-CZ"/>
              </w:rPr>
            </w:pP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Přijímací řízení je hodnoceno body. Maximální počet bodů, které uchazeč může v rámci přijímacího řízení získat, je 100. Z toho maximálně 80 bodů lze získat z přijímací zkoušky, jejíž podoba je níže definována. Mimo 80 bodů za test může uchazeč získat v přijímacím řízení ještě dalších max. 10 bodů za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 a max. 10 bodů za další doložené aktivity v oblasti archeologie a historie. </w:t>
            </w:r>
          </w:p>
          <w:p w:rsidR="00105544" w:rsidP="33A1802F" w:rsidRDefault="00105544" w14:paraId="17BD77ED" w14:textId="79A02627">
            <w:pPr>
              <w:pStyle w:val="Normln"/>
              <w:rPr>
                <w:rFonts w:ascii="inherit" w:hAnsi="inherit" w:eastAsia="inherit" w:cs="inherit"/>
                <w:sz w:val="16"/>
                <w:szCs w:val="16"/>
                <w:lang w:eastAsia="cs-CZ"/>
              </w:rPr>
            </w:pP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Body v rámci Free indexu může získat pouze uchazeč, který se do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řádně zaregistruje prostřednictvím webového portálu www.uhk.cz/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ffreeindex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15. května 2021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. Kredity se studentovi udělují pouze za období, v němž byl v rámci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highlight w:val="yellow"/>
                <w:lang w:eastAsia="cs-CZ"/>
              </w:rPr>
              <w:t>do 15. května 2021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. Počet přidělených bodů v rámci přijímacího řízení se bude odvíjet od počtu získaných kreditů v rámci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10 bodů. Uchazeč, který získal alespoň jeden kredit, získává 1 bod. Další body jsou rozpočítány dle rozložení kreditových zisků uchazečů. Informace k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jsou k dispozici na webové stránce www.uhk.cz/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ffreeindex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zahrnuty. Body za participaci na fakultních aktivitách v rámci 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FFree</w:t>
            </w:r>
            <w:r w:rsidRPr="0A2D17CA" w:rsidR="68EE46F7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indexu budou připočteny pouze uchazečům, kteří se dostaví na přijímací zkoušku. Uchazeči, kteří se na přijímací zkoušku nedostaví, budou vyhodnoceni jako absentující a nezískají v rámci přijímacího řízení ani body za participaci na fakultních aktivitách. </w:t>
            </w:r>
          </w:p>
          <w:p w:rsidR="70CAECED" w:rsidP="33A1802F" w:rsidRDefault="70CAECED" w14:paraId="2238C035" w14:textId="7EC16718">
            <w:pPr>
              <w:pStyle w:val="Normln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inherit" w:hAnsi="inherit" w:eastAsia="inherit" w:cs="inherit"/>
                <w:sz w:val="16"/>
                <w:szCs w:val="16"/>
                <w:lang w:eastAsia="cs-CZ"/>
              </w:rPr>
            </w:pPr>
            <w:r w:rsidRPr="7841608F" w:rsidR="7841608F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Dalších 10 bodů je možné získat za aktivity prokazující zájem o obor. Jedná se např. o účast v okresním či krajského kole středoškolské odborné činnosti (SOČ) v oboru historie (podle kategorií www.soc.cz), účast na archeologickém výzkumu, brigádu při zpracování archeologických nálezů nebo jiné aktivity prokazující zájem o obor archeologie. Tyto aktivity student musí doložit v den přijímací zkoušky (potvrzením o účasti v SOČ, o praxi, studentské brigádě v oboru atd.). Účast v SOČ je hodnocena 10 body. Každá další doložená aktivita pak 5 body. Celkový maximální počet bodů, které je možné získat za tyto aktivity, je však 10.</w:t>
            </w:r>
          </w:p>
          <w:p w:rsidR="007E079C" w:rsidP="0A2D17CA" w:rsidRDefault="007E079C" w14:paraId="3A730541" w14:textId="4D2595CC">
            <w:pPr>
              <w:rPr>
                <w:rFonts w:ascii="inherit" w:hAnsi="inherit" w:eastAsia="inherit" w:cs="inherit"/>
                <w:color w:val="auto"/>
                <w:sz w:val="16"/>
                <w:szCs w:val="16"/>
              </w:rPr>
            </w:pPr>
            <w:bookmarkStart w:name="_GoBack" w:id="0"/>
            <w:bookmarkEnd w:id="0"/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 xml:space="preserve">Body za participaci na fakultních aktivitách v rámci </w:t>
            </w:r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>FFree</w:t>
            </w:r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 xml:space="preserve"> indexu </w:t>
            </w:r>
            <w:r w:rsidRPr="0A2D17CA" w:rsidR="3EBF3D5E">
              <w:rPr>
                <w:rFonts w:ascii="inherit" w:hAnsi="inherit" w:eastAsia="inherit" w:cs="inherit"/>
                <w:color w:val="auto"/>
                <w:sz w:val="16"/>
                <w:szCs w:val="16"/>
              </w:rPr>
              <w:t xml:space="preserve">nebo další aktivity relevantní programu studia </w:t>
            </w:r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>budou připočteny pouze uchazečům, kteří se dostaví na přijímací zkoušku</w:t>
            </w:r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 xml:space="preserve">. Uchazeči, kteří se na přijímací zkoušku nedostaví, budou vyhodnoceni jako absentující a nezískají v rámci přijímacího řízení ani body za </w:t>
            </w:r>
            <w:r w:rsidRPr="0A2D17CA" w:rsidR="7D64228F">
              <w:rPr>
                <w:rFonts w:ascii="inherit" w:hAnsi="inherit" w:eastAsia="inherit" w:cs="inherit"/>
                <w:color w:val="auto"/>
                <w:sz w:val="16"/>
                <w:szCs w:val="16"/>
              </w:rPr>
              <w:t>výše zmiňované</w:t>
            </w:r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 xml:space="preserve"> aktivit</w:t>
            </w:r>
            <w:r w:rsidRPr="0A2D17CA" w:rsidR="5A7D614F">
              <w:rPr>
                <w:rFonts w:ascii="inherit" w:hAnsi="inherit" w:eastAsia="inherit" w:cs="inherit"/>
                <w:color w:val="auto"/>
                <w:sz w:val="16"/>
                <w:szCs w:val="16"/>
              </w:rPr>
              <w:t>y</w:t>
            </w:r>
            <w:r w:rsidRPr="0A2D17CA" w:rsidR="007E079C">
              <w:rPr>
                <w:rFonts w:ascii="inherit" w:hAnsi="inherit" w:eastAsia="inherit" w:cs="inherit"/>
                <w:color w:val="auto"/>
                <w:sz w:val="16"/>
                <w:szCs w:val="16"/>
              </w:rPr>
              <w:t>.</w:t>
            </w:r>
          </w:p>
          <w:p w:rsidRPr="009860B5" w:rsidR="00723B24" w:rsidP="0A2D17CA" w:rsidRDefault="00723B24" w14:paraId="6CD2050F" w14:textId="25BBE55A">
            <w:pPr>
              <w:spacing w:after="0" w:line="240" w:lineRule="auto"/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</w:pPr>
            <w:r w:rsidRPr="0A2D17CA" w:rsidR="68EE46F7">
              <w:rPr>
                <w:rFonts w:ascii="inherit" w:hAnsi="inherit" w:eastAsia="inherit" w:cs="inherit"/>
                <w:color w:val="auto"/>
                <w:sz w:val="16"/>
                <w:szCs w:val="16"/>
              </w:rPr>
              <w:t>Přijímací zkouška probíhá formou písemného testu. Písemný test je testem znalostí starších dějin – pravěk, starověk, středověk v rozsahu gymnaziálního studia.</w:t>
            </w:r>
          </w:p>
        </w:tc>
      </w:tr>
      <w:tr w:rsidRPr="009860B5" w:rsidR="00723B24" w:rsidTr="58198C77" w14:paraId="6CD2051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11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E079C" w14:paraId="6CD20512" w14:textId="23FAB71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723B24" w:rsidTr="58198C77" w14:paraId="6CD2051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14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E079C" w14:paraId="6CD20515" w14:textId="43F94D3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40</w:t>
            </w:r>
          </w:p>
        </w:tc>
      </w:tr>
      <w:tr w:rsidRPr="009860B5" w:rsidR="00723B24" w:rsidTr="58198C77" w14:paraId="6CD2051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1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E079C" w14:paraId="6CD20518" w14:textId="6F02D1E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723B24" w:rsidTr="58198C77" w14:paraId="6CD2051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1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E079C" w14:paraId="6CD2051B" w14:textId="4051A559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723B24" w:rsidTr="58198C77" w14:paraId="6CD2051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1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723B24" w:rsidP="00723B24" w:rsidRDefault="007E079C" w14:paraId="6CD2051E" w14:textId="7E56B9A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723B24" w:rsidTr="58198C77" w14:paraId="6CD2052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2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E079C" w14:paraId="6CD20521" w14:textId="539262E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</w:t>
            </w:r>
          </w:p>
        </w:tc>
      </w:tr>
      <w:tr w:rsidRPr="009860B5" w:rsidR="00723B24" w:rsidTr="58198C77" w14:paraId="6CD20525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23B24" w14:paraId="6CD2052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23B24" w:rsidP="00723B24" w:rsidRDefault="007E079C" w14:paraId="6CD20524" w14:textId="7CD01C5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Není</w:t>
            </w:r>
          </w:p>
        </w:tc>
      </w:tr>
      <w:tr w:rsidRPr="009860B5" w:rsidR="007E079C" w:rsidTr="58198C77" w14:paraId="6CD2052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E079C" w:rsidP="007E079C" w:rsidRDefault="007E079C" w14:paraId="6CD2052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79C" w:rsidP="007E079C" w:rsidRDefault="007E079C" w14:paraId="204310FC" w14:textId="77777777">
            <w:pPr>
              <w:spacing w:after="0" w:line="240" w:lineRule="auto"/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Bouzek, J. 2005: </w:t>
            </w:r>
            <w:r w:rsidRPr="001A34D3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Pravěk českých zemí v evropském kontextu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.</w:t>
            </w:r>
          </w:p>
          <w:p w:rsidR="007E079C" w:rsidP="007E079C" w:rsidRDefault="007E079C" w14:paraId="47EF4633" w14:textId="77777777">
            <w:pPr>
              <w:spacing w:after="0" w:line="240" w:lineRule="auto"/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Podborský</w:t>
            </w:r>
            <w:proofErr w:type="spellEnd"/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, V. 2008: </w:t>
            </w:r>
            <w:r w:rsidRPr="001A34D3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Dějiny pravěku a rané doby dějinné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(možno i starší vydání). </w:t>
            </w:r>
          </w:p>
          <w:p w:rsidRPr="009860B5" w:rsidR="007E079C" w:rsidP="007E079C" w:rsidRDefault="007E079C" w14:paraId="6CD20527" w14:textId="4164E446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2E4369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Tichý,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 w:rsidRPr="002E4369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R. 2001: Dějiny pravěku pro učitele dějepisu. Hradec Králové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,</w:t>
            </w:r>
            <w:r w:rsidRPr="002E4369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E4369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Gaudeamus</w:t>
            </w:r>
            <w:proofErr w:type="spellEnd"/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.</w:t>
            </w:r>
            <w:r w:rsidRPr="002E4369"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br/>
            </w:r>
            <w:r>
              <w:rPr>
                <w:rFonts w:ascii="inherit" w:hAnsi="inherit" w:eastAsia="Times New Roman"/>
                <w:color w:val="676767"/>
                <w:sz w:val="16"/>
                <w:szCs w:val="16"/>
                <w:lang w:eastAsia="cs-CZ"/>
              </w:rPr>
              <w:t>Dále u</w:t>
            </w:r>
            <w:r w:rsidRPr="00D247D5">
              <w:rPr>
                <w:rFonts w:ascii="inherit" w:hAnsi="inherit"/>
                <w:color w:val="676767"/>
                <w:sz w:val="16"/>
                <w:szCs w:val="16"/>
              </w:rPr>
              <w:t>čebnice pro gymnázia pro uvedenou etapu starších dějin.</w:t>
            </w:r>
          </w:p>
        </w:tc>
      </w:tr>
      <w:tr w:rsidRPr="009860B5" w:rsidR="007E079C" w:rsidTr="58198C77" w14:paraId="6CD2052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E079C" w:rsidP="007E079C" w:rsidRDefault="007E079C" w14:paraId="6CD20529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DB094C" w:rsidR="007E079C" w:rsidP="0A2D17CA" w:rsidRDefault="007E079C" w14:paraId="21F42F76" w14:textId="711C2233">
            <w:pPr>
              <w:spacing w:before="101" w:after="101"/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</w:pPr>
            <w:r w:rsidRPr="0A2D17CA" w:rsidR="007E079C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 xml:space="preserve">Administrativní dotazy: </w:t>
            </w:r>
            <w:hyperlink r:id="R392522917a9e41a0">
              <w:r w:rsidRPr="0A2D17CA" w:rsidR="007E079C">
                <w:rPr>
                  <w:rFonts w:ascii="inherit" w:hAnsi="inherit" w:eastAsia="Times New Roman"/>
                  <w:color w:val="auto"/>
                  <w:sz w:val="16"/>
                  <w:szCs w:val="16"/>
                  <w:lang w:eastAsia="cs-CZ"/>
                </w:rPr>
                <w:t>studijní oddělení</w:t>
              </w:r>
            </w:hyperlink>
            <w:r w:rsidRPr="0A2D17CA" w:rsidR="007E079C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 xml:space="preserve"> FF</w:t>
            </w:r>
          </w:p>
          <w:p w:rsidRPr="009860B5" w:rsidR="007E079C" w:rsidP="0A2D17CA" w:rsidRDefault="007E079C" w14:paraId="6CD2052A" w14:textId="77E5396F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0A2D17CA" w:rsidR="7241A4C9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 xml:space="preserve">Odborné </w:t>
            </w:r>
            <w:r w:rsidRPr="0A2D17CA" w:rsidR="7241A4C9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>informace: Mgr.</w:t>
            </w:r>
            <w:r w:rsidRPr="0A2D17CA" w:rsidR="7241A4C9">
              <w:rPr>
                <w:rFonts w:ascii="inherit" w:hAnsi="inherit" w:eastAsia="Times New Roman"/>
                <w:color w:val="auto"/>
                <w:sz w:val="16"/>
                <w:szCs w:val="16"/>
                <w:lang w:eastAsia="cs-CZ"/>
              </w:rPr>
              <w:t xml:space="preserve"> Pavel Drnovský, Ph.D. (pavel.drnovsky@uhk.cz)</w:t>
            </w:r>
          </w:p>
        </w:tc>
      </w:tr>
      <w:tr w:rsidRPr="009860B5" w:rsidR="007E079C" w:rsidTr="58198C77" w14:paraId="6CD2052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E079C" w:rsidP="007E079C" w:rsidRDefault="007E079C" w14:paraId="6CD2052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7E079C" w:rsidP="007E079C" w:rsidRDefault="007E079C" w14:paraId="6CD2052D" w14:textId="3ABCFDB2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archeologie, historie</w:t>
            </w:r>
          </w:p>
        </w:tc>
      </w:tr>
      <w:tr w:rsidRPr="009860B5" w:rsidR="007E079C" w:rsidTr="58198C77" w14:paraId="6CD20532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8"/>
            </w:tblGrid>
            <w:tr w:rsidRPr="009860B5" w:rsidR="007E079C" w:rsidTr="00145ED7" w14:paraId="6CD20530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7E079C" w:rsidP="007E079C" w:rsidRDefault="007E079C" w14:paraId="6CD2052F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7E079C" w:rsidP="007E079C" w:rsidRDefault="007E079C" w14:paraId="6CD2053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w:rsidR="00680808" w:rsidRDefault="00680808" w14:paraId="6CD20533" w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tru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B5"/>
    <w:rsid w:val="000482B7"/>
    <w:rsid w:val="00105544"/>
    <w:rsid w:val="00145ED7"/>
    <w:rsid w:val="00680808"/>
    <w:rsid w:val="00723B24"/>
    <w:rsid w:val="00753936"/>
    <w:rsid w:val="007E079C"/>
    <w:rsid w:val="009860B5"/>
    <w:rsid w:val="00EF0D52"/>
    <w:rsid w:val="00FF3CAC"/>
    <w:rsid w:val="0571A5F0"/>
    <w:rsid w:val="0664286B"/>
    <w:rsid w:val="0680EE91"/>
    <w:rsid w:val="07DF1499"/>
    <w:rsid w:val="09BB669E"/>
    <w:rsid w:val="09CA7666"/>
    <w:rsid w:val="0A2BEEB6"/>
    <w:rsid w:val="0A2D17CA"/>
    <w:rsid w:val="0AC583D4"/>
    <w:rsid w:val="0BE8AF3C"/>
    <w:rsid w:val="124F45A0"/>
    <w:rsid w:val="1A909524"/>
    <w:rsid w:val="1CEFDD82"/>
    <w:rsid w:val="1D4C5D2E"/>
    <w:rsid w:val="1F640647"/>
    <w:rsid w:val="209B18A3"/>
    <w:rsid w:val="20C33B05"/>
    <w:rsid w:val="22979972"/>
    <w:rsid w:val="24C38F5C"/>
    <w:rsid w:val="24E364C7"/>
    <w:rsid w:val="26A59F47"/>
    <w:rsid w:val="2A0EDD56"/>
    <w:rsid w:val="31B0EFEF"/>
    <w:rsid w:val="31DFEFBB"/>
    <w:rsid w:val="31F09508"/>
    <w:rsid w:val="32254D3F"/>
    <w:rsid w:val="331BF91D"/>
    <w:rsid w:val="33A1802F"/>
    <w:rsid w:val="35ED4B84"/>
    <w:rsid w:val="38DF3749"/>
    <w:rsid w:val="3924EC46"/>
    <w:rsid w:val="3AA6602E"/>
    <w:rsid w:val="3B7E4EF1"/>
    <w:rsid w:val="3EBF3D5E"/>
    <w:rsid w:val="3F64108A"/>
    <w:rsid w:val="4413F252"/>
    <w:rsid w:val="44A3FFCD"/>
    <w:rsid w:val="45B67427"/>
    <w:rsid w:val="498BAD86"/>
    <w:rsid w:val="4A94C567"/>
    <w:rsid w:val="4D43CA0A"/>
    <w:rsid w:val="55E882D6"/>
    <w:rsid w:val="58198C77"/>
    <w:rsid w:val="598A5D54"/>
    <w:rsid w:val="5A7D614F"/>
    <w:rsid w:val="61D3A6A1"/>
    <w:rsid w:val="63158882"/>
    <w:rsid w:val="64983086"/>
    <w:rsid w:val="64B158E3"/>
    <w:rsid w:val="6579CCEB"/>
    <w:rsid w:val="67CFD148"/>
    <w:rsid w:val="68897340"/>
    <w:rsid w:val="68EE46F7"/>
    <w:rsid w:val="6D1B6D61"/>
    <w:rsid w:val="6D4882BA"/>
    <w:rsid w:val="70CAECED"/>
    <w:rsid w:val="71E00753"/>
    <w:rsid w:val="7241A4C9"/>
    <w:rsid w:val="7841608F"/>
    <w:rsid w:val="7D64228F"/>
    <w:rsid w:val="7DA03809"/>
    <w:rsid w:val="7F2FD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04E2"/>
  <w15:docId w15:val="{B90A9086-1357-4E1D-BF85-8559DE15AC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microsoft.com/office/2011/relationships/people" Target="people.xml" Id="Rc6da2c56d90b438c" /><Relationship Type="http://schemas.microsoft.com/office/2011/relationships/commentsExtended" Target="commentsExtended.xml" Id="Rddee16089f09412c" /><Relationship Type="http://schemas.microsoft.com/office/2016/09/relationships/commentsIds" Target="commentsIds.xml" Id="Rf7be538bf13b4e8b" /><Relationship Type="http://schemas.openxmlformats.org/officeDocument/2006/relationships/hyperlink" Target="http://www.uhk.cz/cs-cz/fakulty-a-pracoviste/filozoficka-fakulta/studijni-oddeleni/zakladni-informace/Stranky/default.aspx" TargetMode="External" Id="R392522917a9e41a0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Uživatel typu Host</lastModifiedBy>
  <revision>17</revision>
  <dcterms:created xsi:type="dcterms:W3CDTF">2012-06-14T12:40:00.0000000Z</dcterms:created>
  <dcterms:modified xsi:type="dcterms:W3CDTF">2025-09-22T07:57:16.9271067Z</dcterms:modified>
</coreProperties>
</file>