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8"/>
        <w:gridCol w:w="4638"/>
      </w:tblGrid>
      <w:tr w:rsidRPr="009860B5" w:rsidR="009860B5" w:rsidTr="033B4C92" w14:paraId="4EC3B115" w14:textId="77777777">
        <w:tc>
          <w:tcPr>
            <w:tcW w:w="9056" w:type="dxa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440387C" w14:textId="77777777">
            <w:pPr>
              <w:spacing w:before="100" w:beforeAutospacing="1" w:after="100" w:afterAutospacing="1" w:line="240" w:lineRule="auto"/>
              <w:outlineLvl w:val="2"/>
              <w:rPr>
                <w:rFonts w:ascii="inherit" w:hAnsi="inherit" w:eastAsia="Times New Roman" w:cs="Times New Roman"/>
                <w:b/>
                <w:bCs/>
                <w:color w:val="676767"/>
                <w:sz w:val="24"/>
                <w:szCs w:val="24"/>
                <w:lang w:eastAsia="cs-CZ"/>
              </w:rPr>
            </w:pPr>
          </w:p>
        </w:tc>
      </w:tr>
      <w:tr w:rsidRPr="009860B5" w:rsidR="009860B5" w:rsidTr="033B4C92" w14:paraId="24BB4B08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46D49C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FB3EDE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w:rsidRPr="009860B5" w:rsidR="009860B5" w:rsidTr="033B4C92" w14:paraId="3DE27778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03A32A5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CE32A8" w:rsidP="001D48CF" w:rsidRDefault="00CE32A8" w14:paraId="13B5BB63" w14:textId="77777777">
            <w:pP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  <w:tr w:rsidRPr="009860B5" w:rsidR="009860B5" w:rsidTr="033B4C92" w14:paraId="5FF4CB2B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0DFA6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F44CF" w14:paraId="174C2A05" w14:textId="41211A4C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NHI18</w:t>
            </w:r>
          </w:p>
        </w:tc>
      </w:tr>
      <w:tr w:rsidRPr="009860B5" w:rsidR="009860B5" w:rsidTr="033B4C92" w14:paraId="1773D947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D232A28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9150BD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český</w:t>
            </w:r>
          </w:p>
        </w:tc>
      </w:tr>
      <w:tr w:rsidRPr="009860B5" w:rsidR="009860B5" w:rsidTr="033B4C92" w14:paraId="35A7D9AC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6325A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D83D47" w14:paraId="40A9301F" w14:textId="73E7CA1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7FE0F8C2" w:rsidR="00D83D4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N0222A120001</w:t>
            </w:r>
          </w:p>
        </w:tc>
      </w:tr>
      <w:tr w:rsidRPr="009860B5" w:rsidR="009860B5" w:rsidTr="033B4C92" w14:paraId="306D9D1E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3566F1C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A47142" w:rsidRDefault="00BF44CF" w14:paraId="25F12D8F" w14:textId="00ED7D0C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Historie</w:t>
            </w:r>
          </w:p>
        </w:tc>
      </w:tr>
      <w:tr w:rsidRPr="009860B5" w:rsidR="009860B5" w:rsidTr="033B4C92" w14:paraId="4AD1D59C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315D6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62409A" w14:paraId="18D8A8D6" w14:textId="41E4F5AC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Kombinovaná</w:t>
            </w:r>
            <w:bookmarkStart w:name="_GoBack" w:id="0"/>
            <w:bookmarkEnd w:id="0"/>
          </w:p>
        </w:tc>
      </w:tr>
      <w:tr w:rsidRPr="009860B5" w:rsidR="009860B5" w:rsidTr="033B4C92" w14:paraId="6B25147A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EFCA08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04D7D" w14:paraId="6CA75998" w14:textId="31E2E9E3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navazující magisterský</w:t>
            </w:r>
          </w:p>
        </w:tc>
      </w:tr>
      <w:tr w:rsidRPr="009860B5" w:rsidR="009860B5" w:rsidTr="033B4C92" w14:paraId="79CF3DF9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88F7AB2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B04D7D" w14:paraId="0362A136" w14:textId="6933699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2</w:t>
            </w:r>
            <w:r w:rsidR="001D48CF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roky</w:t>
            </w:r>
          </w:p>
        </w:tc>
      </w:tr>
      <w:tr w:rsidRPr="009860B5" w:rsidR="009860B5" w:rsidTr="033B4C92" w14:paraId="7618F890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1E8983D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6635CA" w:rsidRDefault="009860B5" w14:paraId="1C94088E" w14:textId="380834E1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Jednooborové studium</w:t>
            </w:r>
          </w:p>
        </w:tc>
      </w:tr>
      <w:tr w:rsidRPr="009860B5" w:rsidR="009860B5" w:rsidTr="033B4C92" w14:paraId="2ECEF4FB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704A95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CE32A8" w:rsidP="04E25F5A" w:rsidRDefault="00CE32A8" w14:paraId="48E25B22" w14:textId="136C6D08">
            <w:pPr>
              <w:spacing w:after="200" w:line="240" w:lineRule="auto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</w:pPr>
            <w:r w:rsidRPr="04E25F5A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>Absolvent bakalářského oboru historie či příbuzných humanitních oborů na kterékoliv univerzitě v České republice nebo v zahraničí. Uchazeč s diplomem ze zahraniční univerzity musí předložit dokument o uznání zahraničního vzdělání. Podmínkou přijetí je ukončené vysokoškolské vzdělání v bakalářském, příp. magisterském stupni studia a úspěšné splnění podmínek přijímacího řízení</w:t>
            </w:r>
          </w:p>
        </w:tc>
      </w:tr>
      <w:tr w:rsidRPr="009860B5" w:rsidR="009860B5" w:rsidTr="033B4C92" w14:paraId="26F27882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498FB8D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57209A" w:rsidR="0057209A" w:rsidP="04E25F5A" w:rsidRDefault="0057209A" w14:paraId="0BF73D2C" w14:textId="40780141">
            <w:pPr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</w:pPr>
            <w:r w:rsidRPr="04E25F5A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>Flexibilně vzdělaný odborník, nacházející uplatnění v historických profesích v muzeích, archivech, v osvětové sféře, ale také jako pracovník ve státní správě a v samosprávě, v kulturních zařízeních a v oblasti turistického ruchu. V případě dodatečného doplnění o pedagogickou kvalifikaci jako pedagogický pracovník. Absolvent bude schopen se rychle orientovat ve svém oboru, kvalifikovaně zvládnout požadavky praxe a zaujmout svým širším přehledem o středoevropském kontextu národních a obecných dějin. Proto bude při studiu kladen důraz na poznání problematiky teorie historie, historiografie a důkladné seznámení se s vybranými problémy dějin. Absolvent s vynikajícími studijními výsledky může pokračovat na FF UHK v doktorském studiu; získá také možnost přihlásit se do doktorského studia v historických oborech na jiných fakultách v ČR a v zahraničí.</w:t>
            </w:r>
          </w:p>
        </w:tc>
      </w:tr>
      <w:tr w:rsidRPr="009860B5" w:rsidR="009860B5" w:rsidTr="033B4C92" w14:paraId="3B409CDB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F05DD8E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E17F5BD" w:rsidRDefault="009860B5" w14:paraId="5F11719E" w14:textId="56E9BEB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04E25F5A" w:rsidR="04E25F5A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033B4C92" w14:paraId="77CED01B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8CE4AF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E17F5BD" w:rsidRDefault="009860B5" w14:paraId="5D1E8B31" w14:textId="7A153E22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04E25F5A" w:rsidR="04E25F5A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860B5" w:rsidTr="033B4C92" w14:paraId="42EB8060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4129EE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595FE4" w:rsidP="033B4C92" w:rsidRDefault="00595FE4" w14:paraId="1590A5C2" w14:textId="07059D1F">
            <w:pPr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</w:pPr>
            <w:r w:rsidRPr="033B4C92" w:rsidR="5576E66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Přijímací zkouška se skládá </w:t>
            </w:r>
            <w:r w:rsidRPr="033B4C92" w:rsidR="13776ED6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>z</w:t>
            </w:r>
            <w:r w:rsidRPr="033B4C92" w:rsidR="5576E66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e dvou částí. Ústní zkouška má formu motivačního pohovoru. Pro písemnou část zkoušky odevzdá uchazeč písemnou strukturovanou práci v rozsahu 4–5 normostran (1 normostrana = 1800 znaků, včetně mezer). </w:t>
            </w:r>
          </w:p>
          <w:p w:rsidRPr="00A47142" w:rsidR="00595FE4" w:rsidP="033B4C92" w:rsidRDefault="00595FE4" w14:paraId="27637F9E" w14:textId="5539D391">
            <w:pPr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</w:pPr>
            <w:r w:rsidRPr="033B4C92" w:rsidR="1ADF0F86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>Bodové hodnocení přijímací zkoušky:</w:t>
            </w:r>
          </w:p>
          <w:p w:rsidRPr="00A47142" w:rsidR="00595FE4" w:rsidP="033B4C92" w:rsidRDefault="00595FE4" w14:paraId="1A443B67" w14:textId="0B820CB1">
            <w:pPr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</w:pPr>
            <w:r w:rsidRPr="033B4C92" w:rsidR="1ADF0F86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>Ústní pohovor: 30 bodů</w:t>
            </w:r>
          </w:p>
          <w:p w:rsidRPr="00A47142" w:rsidR="00595FE4" w:rsidP="033B4C92" w:rsidRDefault="00595FE4" w14:paraId="34C9F356" w14:textId="28ED7623">
            <w:pPr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</w:pPr>
            <w:r w:rsidRPr="033B4C92" w:rsidR="1ADF0F86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>Písemná práce: 70 bodů</w:t>
            </w:r>
            <w:r>
              <w:br/>
            </w:r>
            <w:r w:rsidRPr="033B4C92" w:rsidR="5576E66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>Práce musí obsahovat:</w:t>
            </w:r>
          </w:p>
          <w:p w:rsidRPr="00A47142" w:rsidR="00595FE4" w:rsidP="033B4C92" w:rsidRDefault="00595FE4" w14:paraId="3DAF1136" w14:textId="68F60244">
            <w:pPr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</w:pPr>
            <w:r w:rsidRPr="033B4C92" w:rsidR="2A9CFD1F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>1) formulaci libovolného tématu z českých nebo obecných dějin (výstižný a přesný název), jeho teze (= osnova odborného uchopení tématu, teze postihují jeho obsahovou podstatu, požaduje se 10–12 výstižných tvrzení, minimálně 2 normostrany) –</w:t>
            </w:r>
            <w:r w:rsidRPr="033B4C92" w:rsidR="2A9CFD1F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lang w:val="cs-CZ"/>
              </w:rPr>
              <w:t xml:space="preserve"> </w:t>
            </w:r>
            <w:r w:rsidRPr="033B4C92" w:rsidR="2A9CFD1F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 xml:space="preserve">max. </w:t>
            </w:r>
            <w:r w:rsidRPr="033B4C92" w:rsidR="116C6F61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>50</w:t>
            </w:r>
            <w:r w:rsidRPr="033B4C92" w:rsidR="2A9CFD1F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 xml:space="preserve"> </w:t>
            </w:r>
            <w:r w:rsidRPr="033B4C92" w:rsidR="2A9CFD1F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>bodů</w:t>
            </w:r>
          </w:p>
          <w:p w:rsidRPr="00A47142" w:rsidR="00595FE4" w:rsidP="033B4C92" w:rsidRDefault="00595FE4" w14:paraId="3F0877DF" w14:textId="490DCFED">
            <w:pPr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</w:pPr>
            <w:r w:rsidRPr="033B4C92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2) strukturovaný seznam literatury (rozdělený na odbornou, populárně naučnou a uměleckou literaturu; požaduje se minimálně 12 titulů odborné literatury, maximálně 20 titulů celkem) a pramenů – </w:t>
            </w:r>
            <w:r w:rsidRPr="033B4C92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 xml:space="preserve">max. </w:t>
            </w:r>
            <w:r w:rsidRPr="033B4C92" w:rsidR="52630EC2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>20</w:t>
            </w:r>
            <w:r w:rsidRPr="033B4C92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 xml:space="preserve"> bodů</w:t>
            </w:r>
          </w:p>
        </w:tc>
      </w:tr>
      <w:tr w:rsidRPr="009860B5" w:rsidR="009860B5" w:rsidTr="033B4C92" w14:paraId="506D3C47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FA8BEF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00A47142" w:rsidRDefault="009860B5" w14:paraId="67B2C645" w14:textId="021B3D08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</w:pPr>
            <w:r w:rsidRPr="04E25F5A" w:rsidR="04E25F5A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100</w:t>
            </w:r>
          </w:p>
        </w:tc>
      </w:tr>
      <w:tr w:rsidRPr="009860B5" w:rsidR="009860B5" w:rsidTr="033B4C92" w14:paraId="0E86E59F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9AE494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00A47142" w:rsidRDefault="009860B5" w14:paraId="7E3D3E2B" w14:textId="2E0B7A58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</w:pPr>
            <w:r w:rsidRPr="04E25F5A" w:rsidR="04E25F5A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50</w:t>
            </w:r>
          </w:p>
        </w:tc>
      </w:tr>
      <w:tr w:rsidRPr="009860B5" w:rsidR="009860B5" w:rsidTr="033B4C92" w14:paraId="15E5C974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823AAC0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6A73D83A" w:rsidRDefault="009860B5" w14:paraId="3319DFA8" w14:textId="24D618BE">
            <w:pPr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</w:pPr>
            <w:r w:rsidRPr="6A73D83A" w:rsidR="6A73D83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Přijímací zkouška zjišťuje odborné znalosti z historie, požaduje se úroveň odpovídající bakalářskému studiu historie či příbuzných humanitních oborů. Hodnotí se formální a věcná správnost, včetně správných bibliografických záznamů jednotlivých položek v seznamu literatury. </w:t>
            </w:r>
          </w:p>
          <w:p w:rsidRPr="00A47142" w:rsidR="009860B5" w:rsidP="5576E66C" w:rsidRDefault="009860B5" w14:paraId="75F39110" w14:textId="52D42F7C">
            <w:pPr>
              <w:pStyle w:val="Normln"/>
              <w:spacing w:after="0" w:line="240" w:lineRule="auto"/>
              <w:jc w:val="both"/>
              <w:rPr>
                <w:rFonts w:ascii="inherit" w:hAnsi="inherit" w:eastAsia="inherit" w:cs="inherit"/>
                <w:noProof w:val="0"/>
                <w:sz w:val="16"/>
                <w:szCs w:val="16"/>
                <w:lang w:val="cs-CZ"/>
              </w:rPr>
            </w:pPr>
            <w:r w:rsidRPr="033B4C92" w:rsidR="08F6E0F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Písemnou práci uchazeč zašle elektronicky do </w:t>
            </w:r>
            <w:r w:rsidRPr="033B4C92" w:rsidR="08F6E0F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 xml:space="preserve">1</w:t>
            </w:r>
            <w:r w:rsidRPr="033B4C92" w:rsidR="2ADECC62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 xml:space="preserve">5</w:t>
            </w:r>
            <w:r w:rsidRPr="033B4C92" w:rsidR="08F6E0F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 xml:space="preserve">. května 202</w:t>
            </w:r>
            <w:r w:rsidRPr="033B4C92" w:rsidR="5216B952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 xml:space="preserve">6</w:t>
            </w:r>
            <w:r w:rsidRPr="033B4C92" w:rsidR="08F6E0F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 na adresu </w:t>
            </w:r>
            <w:hyperlink r:id="Rd01c33d19e0343c5">
              <w:r w:rsidRPr="033B4C92" w:rsidR="5873B630">
                <w:rPr>
                  <w:rStyle w:val="Hyperlink"/>
                  <w:rFonts w:ascii="inherit" w:hAnsi="inherit" w:eastAsia="inherit" w:cs="inherit"/>
                  <w:b w:val="0"/>
                  <w:bCs w:val="0"/>
                  <w:i w:val="0"/>
                  <w:iCs w:val="0"/>
                  <w:noProof w:val="0"/>
                  <w:sz w:val="16"/>
                  <w:szCs w:val="16"/>
                  <w:lang w:val="cs-CZ"/>
                </w:rPr>
                <w:t>ff.hu@uhk.cz</w:t>
              </w:r>
            </w:hyperlink>
            <w:r w:rsidRPr="033B4C92" w:rsidR="08F6E0F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; </w:t>
            </w:r>
            <w:ins w:author="Uživatel typu Host" w:date="2023-10-30T08:15:20.987Z" w:id="1492471075">
              <w:r/>
            </w:ins>
            <w:r w:rsidRPr="033B4C92" w:rsidR="08F6E0F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 xml:space="preserve">kontaktní osoba: </w:t>
            </w:r>
            <w:r w:rsidRPr="033B4C92" w:rsidR="7688E475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color w:val="0070C0"/>
                <w:sz w:val="16"/>
                <w:szCs w:val="16"/>
                <w:highlight w:val="yellow"/>
                <w:lang w:val="cs-CZ"/>
              </w:rPr>
              <w:t xml:space="preserve">Mgr. Anna Vodová</w:t>
            </w:r>
            <w:r w:rsidRPr="033B4C92" w:rsidR="08F6E0F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highlight w:val="yellow"/>
                <w:lang w:val="cs-CZ"/>
              </w:rPr>
              <w:t xml:space="preserve"> </w:t>
            </w:r>
            <w:r w:rsidRPr="033B4C92" w:rsidR="5576E66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cs-CZ"/>
              </w:rPr>
              <w:t xml:space="preserve">Písemnou práci je třeba dodat ve stanoveném termínu, v opačném případě nebude uchazeč připuštěn k ústní zkoušce. </w:t>
            </w:r>
          </w:p>
          <w:p w:rsidRPr="00A47142" w:rsidR="009860B5" w:rsidP="5576E66C" w:rsidRDefault="009860B5" w14:textId="6C096C92" w14:paraId="3B5A651C">
            <w:pPr>
              <w:spacing w:after="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</w:pPr>
            <w:r w:rsidRPr="5576E66C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O </w:t>
            </w:r>
            <w:ins w:author="Uživatel typu Host" w:date="2022-09-22T08:38:01.835Z" w:id="1427755929">
              <w:r>
                <w:fldChar w:fldCharType="begin"/>
              </w:r>
              <w:r>
                <w:instrText xml:space="preserve">HYPERLINK "mailto:ff.hu@uhk.cz" </w:instrText>
              </w:r>
              <w:r>
                <w:fldChar w:fldCharType="separate"/>
              </w:r>
            </w:ins>
            <w:del w:author="Uživatel typu Host" w:date="2022-09-22T11:44:37.51Z" w:id="525010191">
              <w:r>
                <w:fldChar w:fldCharType="end"/>
              </w:r>
            </w:del>
            <w:r w:rsidRPr="5576E66C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>výsledku přijímacího řízení je uchazeč vyrozuměn standardním způsobem</w:t>
            </w:r>
            <w:r w:rsidRPr="5576E66C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>.</w:t>
            </w:r>
            <w:ins w:author="Uživatel typu Host" w:date="2022-09-22T08:38:01.835Z" w:id="449536244">
              <w:r/>
            </w:ins>
          </w:p>
        </w:tc>
      </w:tr>
      <w:tr w:rsidRPr="009860B5" w:rsidR="009860B5" w:rsidTr="033B4C92" w14:paraId="50494651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B6E184C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</w:pPr>
            <w:r w:rsidRPr="5576E66C" w:rsidR="5576E66C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5576E66C" w:rsidRDefault="009860B5" w14:paraId="39A6D515" w14:textId="687E409C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</w:pPr>
            <w:r w:rsidRPr="5576E66C" w:rsidR="5576E66C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860B5" w:rsidTr="033B4C92" w14:paraId="5ED8872D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61B7A6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00A47142" w:rsidRDefault="009860B5" w14:paraId="07338741" w14:textId="3F54338F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</w:pPr>
            <w:r w:rsidRPr="04E25F5A" w:rsidR="04E25F5A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033B4C92" w14:paraId="146CFE10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3C6BCE3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A47142" w:rsidR="009860B5" w:rsidP="00A47142" w:rsidRDefault="009860B5" w14:paraId="6A492DC0" w14:textId="41F33250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</w:pPr>
            <w:r w:rsidRPr="04E25F5A" w:rsidR="04E25F5A">
              <w:rPr>
                <w:rFonts w:ascii="inherit" w:hAnsi="inherit" w:eastAsia="Times New Roman" w:cs="Times New Roman"/>
                <w:sz w:val="16"/>
                <w:szCs w:val="16"/>
                <w:lang w:eastAsia="cs-CZ"/>
              </w:rPr>
              <w:t>Ne</w:t>
            </w:r>
          </w:p>
        </w:tc>
      </w:tr>
      <w:tr w:rsidRPr="009860B5" w:rsidR="009860B5" w:rsidTr="033B4C92" w14:paraId="47BBED5A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5B6116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50F2D713" w:rsidRDefault="009860B5" w14:paraId="30A86874" w14:textId="3CB386FF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</w:p>
        </w:tc>
      </w:tr>
      <w:tr w:rsidRPr="009860B5" w:rsidR="009860B5" w:rsidTr="033B4C92" w14:paraId="47CFCA44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8D6CEA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57209A" w:rsidR="009860B5" w:rsidP="04E25F5A" w:rsidRDefault="009860B5" w14:paraId="3F9810F8" w14:textId="7A9C13E2">
            <w:pPr>
              <w:spacing w:after="200" w:line="240" w:lineRule="auto"/>
              <w:jc w:val="both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</w:pPr>
            <w:r w:rsidRPr="04E25F5A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František </w:t>
            </w:r>
            <w:r w:rsidRPr="04E25F5A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>Kutnar</w:t>
            </w:r>
            <w:r w:rsidRPr="04E25F5A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 – Jaroslav Marek, </w:t>
            </w:r>
            <w:r w:rsidRPr="04E25F5A" w:rsidR="04E25F5A">
              <w:rPr>
                <w:rFonts w:ascii="inherit" w:hAnsi="inherit" w:eastAsia="inherit" w:cs="inherit"/>
                <w:b w:val="0"/>
                <w:bCs w:val="0"/>
                <w:i w:val="1"/>
                <w:iCs w:val="1"/>
                <w:noProof w:val="0"/>
                <w:sz w:val="16"/>
                <w:szCs w:val="16"/>
                <w:lang w:val="cs-CZ"/>
              </w:rPr>
              <w:t>Přehledné dějiny českého a slovenského dějepisectví I – II</w:t>
            </w:r>
            <w:r w:rsidRPr="04E25F5A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, Praha 1997; Jaroslav Marek, </w:t>
            </w:r>
            <w:r w:rsidRPr="04E25F5A" w:rsidR="04E25F5A">
              <w:rPr>
                <w:rFonts w:ascii="inherit" w:hAnsi="inherit" w:eastAsia="inherit" w:cs="inherit"/>
                <w:b w:val="0"/>
                <w:bCs w:val="0"/>
                <w:i w:val="1"/>
                <w:iCs w:val="1"/>
                <w:noProof w:val="0"/>
                <w:sz w:val="16"/>
                <w:szCs w:val="16"/>
                <w:lang w:val="cs-CZ"/>
              </w:rPr>
              <w:t>O historismu a dějepisectví</w:t>
            </w:r>
            <w:r w:rsidRPr="04E25F5A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>, Praha 1992 + znalost dalších odborných publikací a historických časopisů.</w:t>
            </w:r>
          </w:p>
        </w:tc>
      </w:tr>
      <w:tr w:rsidRPr="009860B5" w:rsidR="009860B5" w:rsidTr="033B4C92" w14:paraId="5357AD1C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98F7A2F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1D48CF" w:rsidP="033B4C92" w:rsidRDefault="001D48CF" w14:paraId="604F0AA1" w14:textId="4DC0F980">
            <w:pPr>
              <w:spacing w:before="150" w:after="150" w:line="240" w:lineRule="auto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</w:pPr>
            <w:r w:rsidRPr="033B4C92" w:rsidR="5FB241B5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16"/>
                <w:szCs w:val="16"/>
                <w:highlight w:val="yellow"/>
                <w:lang w:val="cs-CZ"/>
              </w:rPr>
              <w:t>Historický ústav FF UHK, tel: 493 331 251</w:t>
            </w:r>
            <w:r>
              <w:br/>
            </w:r>
            <w:r w:rsidRPr="033B4C92" w:rsidR="5FB241B5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16"/>
                <w:szCs w:val="16"/>
                <w:highlight w:val="yellow"/>
                <w:lang w:val="cs-CZ"/>
              </w:rPr>
              <w:t xml:space="preserve">referentka Historického ústavu Mgr. Anna Vodová, </w:t>
            </w:r>
            <w:r w:rsidRPr="033B4C92" w:rsidR="5FB241B5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highlight w:val="yellow"/>
                <w:lang w:val="cs-CZ"/>
              </w:rPr>
              <w:t xml:space="preserve">e-mail: </w:t>
            </w:r>
            <w:hyperlink r:id="R3f301c3664334666">
              <w:r w:rsidRPr="033B4C92" w:rsidR="5FB241B5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16"/>
                  <w:szCs w:val="16"/>
                  <w:highlight w:val="yellow"/>
                  <w:lang w:val="cs-CZ"/>
                </w:rPr>
                <w:t>anna.vodova@uhk.cz</w:t>
              </w:r>
            </w:hyperlink>
            <w:r w:rsidRPr="033B4C92" w:rsidR="3BA9B90F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 xml:space="preserve"> </w:t>
            </w:r>
          </w:p>
        </w:tc>
      </w:tr>
      <w:tr w:rsidRPr="009860B5" w:rsidR="009860B5" w:rsidTr="033B4C92" w14:paraId="150716AA" w14:textId="77777777">
        <w:tc>
          <w:tcPr>
            <w:tcW w:w="441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598F737" w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4638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4E25F5A" w:rsidRDefault="009860B5" w14:paraId="5C164D68" w14:textId="20195C38">
            <w:pPr>
              <w:spacing w:after="200" w:line="240" w:lineRule="auto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</w:pPr>
            <w:r w:rsidRPr="04E25F5A" w:rsidR="04E25F5A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noProof w:val="0"/>
                <w:sz w:val="16"/>
                <w:szCs w:val="16"/>
                <w:lang w:val="cs-CZ"/>
              </w:rPr>
              <w:t>Historie; muzea; archivy; státní správa; samospráva</w:t>
            </w:r>
          </w:p>
          <w:p w:rsidRPr="009860B5" w:rsidR="009860B5" w:rsidP="50F2D713" w:rsidRDefault="009860B5" w14:paraId="3850F656" w14:textId="79867026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  <w:tr w:rsidRPr="009860B5" w:rsidR="009860B5" w:rsidTr="033B4C92" w14:paraId="05153B13" w14:textId="77777777">
        <w:tc>
          <w:tcPr>
            <w:tcW w:w="9056" w:type="dxa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96"/>
            </w:tblGrid>
            <w:tr w:rsidRPr="009860B5" w:rsidR="009860B5" w:rsidTr="00145ED7" w14:paraId="4AD7E9D0" w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860B5" w:rsidP="009860B5" w:rsidRDefault="009860B5" w14:paraId="4BFD2DEE" w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860B5" w:rsidP="009860B5" w:rsidRDefault="009860B5" w14:paraId="5831AF0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w:rsidR="00680808" w:rsidRDefault="00680808" w14:paraId="1A8807F8" w14:textId="77777777"/>
    <w:sectPr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50A71CA" w16cid:durableId="2301B25A"/>
  <w16cid:commentId w16cid:paraId="2CBC3EA8" w16cid:durableId="2301B2EB"/>
  <w16cid:commentId w16cid:paraId="4CBC78A4" w16cid:durableId="2301B30C"/>
  <w16cid:commentId w16cid:paraId="756CFB99" w16cid:durableId="2301B31B"/>
  <w16cid:commentId w16cid:paraId="70FD1C7B" w16cid:durableId="2301B32E"/>
  <w16cid:commentId w16cid:paraId="393A9D49" w16cid:durableId="2301B347"/>
  <w16cid:commentId w16cid:paraId="18B0C413" w16cid:durableId="2301B365"/>
  <w16cid:commentId w16cid:paraId="505EDC7A" w16cid:durableId="2301B3C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B5"/>
    <w:rsid w:val="000901D7"/>
    <w:rsid w:val="000C7B37"/>
    <w:rsid w:val="00145ED7"/>
    <w:rsid w:val="001B54B1"/>
    <w:rsid w:val="001C18B7"/>
    <w:rsid w:val="001D48CF"/>
    <w:rsid w:val="00244EF4"/>
    <w:rsid w:val="002D3BA4"/>
    <w:rsid w:val="00357E62"/>
    <w:rsid w:val="003632D2"/>
    <w:rsid w:val="00416D52"/>
    <w:rsid w:val="0057209A"/>
    <w:rsid w:val="00577E66"/>
    <w:rsid w:val="00595FE4"/>
    <w:rsid w:val="005973EE"/>
    <w:rsid w:val="0062409A"/>
    <w:rsid w:val="006635CA"/>
    <w:rsid w:val="00680808"/>
    <w:rsid w:val="00753936"/>
    <w:rsid w:val="00861BBE"/>
    <w:rsid w:val="00876E79"/>
    <w:rsid w:val="008B053D"/>
    <w:rsid w:val="00923AB4"/>
    <w:rsid w:val="0094078A"/>
    <w:rsid w:val="009860B5"/>
    <w:rsid w:val="00A47142"/>
    <w:rsid w:val="00A5099D"/>
    <w:rsid w:val="00B04D7D"/>
    <w:rsid w:val="00B1453B"/>
    <w:rsid w:val="00B64825"/>
    <w:rsid w:val="00BF44CF"/>
    <w:rsid w:val="00CE32A8"/>
    <w:rsid w:val="00CE51A5"/>
    <w:rsid w:val="00D83D47"/>
    <w:rsid w:val="00DB032E"/>
    <w:rsid w:val="00DB1E7B"/>
    <w:rsid w:val="00F55B8D"/>
    <w:rsid w:val="00FA6D6B"/>
    <w:rsid w:val="024111B9"/>
    <w:rsid w:val="033B4C92"/>
    <w:rsid w:val="03AA0026"/>
    <w:rsid w:val="04BE11F4"/>
    <w:rsid w:val="04E25F5A"/>
    <w:rsid w:val="08F6E0FC"/>
    <w:rsid w:val="0BE59C29"/>
    <w:rsid w:val="0E17F5BD"/>
    <w:rsid w:val="116C6F61"/>
    <w:rsid w:val="12CC5502"/>
    <w:rsid w:val="13776ED6"/>
    <w:rsid w:val="15C15A5E"/>
    <w:rsid w:val="16E2DF16"/>
    <w:rsid w:val="1ADF0F86"/>
    <w:rsid w:val="1D237D14"/>
    <w:rsid w:val="1D855959"/>
    <w:rsid w:val="1E9300EF"/>
    <w:rsid w:val="24BD4B88"/>
    <w:rsid w:val="29C55FA9"/>
    <w:rsid w:val="2A9CFD1F"/>
    <w:rsid w:val="2ADECC62"/>
    <w:rsid w:val="2C6510EC"/>
    <w:rsid w:val="318CF5A7"/>
    <w:rsid w:val="357A702D"/>
    <w:rsid w:val="39297262"/>
    <w:rsid w:val="3BA9B90F"/>
    <w:rsid w:val="45355DDD"/>
    <w:rsid w:val="4F9583CE"/>
    <w:rsid w:val="50F2D713"/>
    <w:rsid w:val="5216B952"/>
    <w:rsid w:val="52630EC2"/>
    <w:rsid w:val="5274D374"/>
    <w:rsid w:val="5576E66C"/>
    <w:rsid w:val="5873B630"/>
    <w:rsid w:val="5FB241B5"/>
    <w:rsid w:val="61A0BF23"/>
    <w:rsid w:val="64F340CA"/>
    <w:rsid w:val="6A73D83A"/>
    <w:rsid w:val="70415676"/>
    <w:rsid w:val="7688E475"/>
    <w:rsid w:val="7EAE4034"/>
    <w:rsid w:val="7FE0F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4188"/>
  <w15:docId w15:val="{032B3ABF-5287-4BE9-A261-4F2FCE39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55B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5B8D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F55B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5B8D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F55B8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F55B8D"/>
    <w:rPr>
      <w:rFonts w:ascii="Segoe UI" w:hAnsi="Segoe UI" w:cs="Segoe U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rdnpsmoodstavc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6/09/relationships/commentsIds" Target="commentsIds.xml" Id="rId9" /><Relationship Type="http://schemas.microsoft.com/office/2011/relationships/people" Target="people.xml" Id="Rd8f6b0eeaf294678" /><Relationship Type="http://schemas.microsoft.com/office/2011/relationships/commentsExtended" Target="commentsExtended.xml" Id="Rcee547e57b6447a4" /><Relationship Type="http://schemas.openxmlformats.org/officeDocument/2006/relationships/hyperlink" Target="mailto:ff.hu@uhk.cz" TargetMode="External" Id="Rd01c33d19e0343c5" /><Relationship Type="http://schemas.openxmlformats.org/officeDocument/2006/relationships/hyperlink" Target="mailto:anna.vodova@uhk.c" TargetMode="External" Id="R3f301c3664334666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Blechová Ivana</dc:creator>
  <lastModifiedBy>Středová Veronika</lastModifiedBy>
  <revision>25</revision>
  <dcterms:created xsi:type="dcterms:W3CDTF">2021-10-04T14:29:00.0000000Z</dcterms:created>
  <dcterms:modified xsi:type="dcterms:W3CDTF">2025-09-24T13:39:39.2352001Z</dcterms:modified>
</coreProperties>
</file>